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42FC4" w14:textId="77777777" w:rsidR="00421248" w:rsidRDefault="00E67EDC">
      <w:pPr>
        <w:jc w:val="center"/>
        <w:rPr>
          <w:rFonts w:ascii="宋体" w:hAnsi="宋体" w:cs="微软雅黑"/>
          <w:b/>
          <w:bCs/>
          <w:sz w:val="32"/>
          <w:szCs w:val="32"/>
        </w:rPr>
      </w:pPr>
      <w:r>
        <w:rPr>
          <w:rFonts w:ascii="宋体" w:hAnsi="宋体" w:cs="微软雅黑" w:hint="eastAsia"/>
          <w:b/>
          <w:bCs/>
          <w:sz w:val="32"/>
          <w:szCs w:val="32"/>
        </w:rPr>
        <w:t>双 向 转 诊 知 情 同 意 书</w:t>
      </w:r>
    </w:p>
    <w:p w14:paraId="575973FA" w14:textId="77777777" w:rsidR="00421248" w:rsidRDefault="00E67EDC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尊敬的患者、患者家属或患者的法定监护人、授权委托人：</w:t>
      </w:r>
    </w:p>
    <w:p w14:paraId="1DC32EBD" w14:textId="1D7D00EA" w:rsidR="00421248" w:rsidRPr="00C565E6" w:rsidRDefault="00C565E6" w:rsidP="00C565E6">
      <w:pPr>
        <w:ind w:left="560"/>
        <w:rPr>
          <w:ins w:id="0" w:author="lucy Ma" w:date="2019-10-12T11:07:00Z"/>
          <w:sz w:val="24"/>
        </w:rPr>
      </w:pPr>
      <w:r>
        <w:rPr>
          <w:rFonts w:hint="eastAsia"/>
          <w:sz w:val="24"/>
        </w:rPr>
        <w:t xml:space="preserve">    </w:t>
      </w:r>
      <w:r w:rsidR="00E67EDC" w:rsidRPr="00C565E6">
        <w:rPr>
          <w:rFonts w:hint="eastAsia"/>
          <w:sz w:val="24"/>
        </w:rPr>
        <w:t>根据患者目前的疾病状况</w:t>
      </w:r>
      <w:ins w:id="1" w:author="lucy Ma" w:date="2019-10-12T11:05:00Z">
        <w:r w:rsidR="00E67EDC" w:rsidRPr="00C565E6">
          <w:rPr>
            <w:rFonts w:hint="eastAsia"/>
            <w:sz w:val="24"/>
          </w:rPr>
          <w:t>和检验、检查结果</w:t>
        </w:r>
      </w:ins>
      <w:r w:rsidR="00E67EDC" w:rsidRPr="00C565E6">
        <w:rPr>
          <w:rFonts w:hint="eastAsia"/>
          <w:sz w:val="24"/>
        </w:rPr>
        <w:t>，</w:t>
      </w:r>
      <w:del w:id="2" w:author="lucy Ma" w:date="2019-10-12T11:06:00Z">
        <w:r w:rsidR="00E67EDC" w:rsidRPr="00C565E6">
          <w:rPr>
            <w:rFonts w:hint="eastAsia"/>
            <w:sz w:val="24"/>
          </w:rPr>
          <w:delText>医生</w:delText>
        </w:r>
      </w:del>
      <w:r w:rsidR="00E67EDC" w:rsidRPr="00C565E6">
        <w:rPr>
          <w:rFonts w:hint="eastAsia"/>
          <w:sz w:val="24"/>
        </w:rPr>
        <w:t>建议转上级医院</w:t>
      </w:r>
      <w:ins w:id="3" w:author="lucy Ma" w:date="2019-10-12T11:06:00Z">
        <w:r w:rsidR="00E67EDC" w:rsidRPr="00C565E6">
          <w:rPr>
            <w:rFonts w:hint="eastAsia"/>
            <w:sz w:val="24"/>
          </w:rPr>
          <w:t>进一步诊断治疗</w:t>
        </w:r>
      </w:ins>
      <w:del w:id="4" w:author="lucy Ma" w:date="2019-10-12T11:06:00Z">
        <w:r w:rsidR="00E67EDC" w:rsidRPr="00C565E6">
          <w:rPr>
            <w:rFonts w:hint="eastAsia"/>
            <w:sz w:val="24"/>
          </w:rPr>
          <w:delText>，</w:delText>
        </w:r>
      </w:del>
      <w:ins w:id="5" w:author="lucy Ma" w:date="2019-10-12T11:06:00Z">
        <w:r w:rsidR="00E67EDC" w:rsidRPr="00C565E6">
          <w:rPr>
            <w:rFonts w:hint="eastAsia"/>
            <w:sz w:val="24"/>
          </w:rPr>
          <w:t>。</w:t>
        </w:r>
      </w:ins>
      <w:r w:rsidR="00E67EDC" w:rsidRPr="00C565E6">
        <w:rPr>
          <w:rFonts w:hint="eastAsia"/>
          <w:sz w:val="24"/>
        </w:rPr>
        <w:t>特此向患者、患者家属或患者的法定监护人、授权委托人告知双向转诊政策及转院可能出现的风险及不良后果：</w:t>
      </w:r>
    </w:p>
    <w:p w14:paraId="63E4D83B" w14:textId="77777777" w:rsidR="00421248" w:rsidRDefault="00E67EDC" w:rsidP="00C565E6">
      <w:ins w:id="6" w:author="lucy Ma" w:date="2019-10-12T11:07:00Z">
        <w:del w:id="7" w:author="yanhuiteam" w:date="2019-10-13T23:59:00Z">
          <w:r>
            <w:rPr>
              <w:rFonts w:hint="eastAsia"/>
            </w:rPr>
            <w:delText>1.</w:delText>
          </w:r>
        </w:del>
        <w:r>
          <w:rPr>
            <w:rFonts w:hint="eastAsia"/>
          </w:rPr>
          <w:t>如果不及时转上级医院进一步治疗，有可能导致病情进一步加重，从而为以后的诊断</w:t>
        </w:r>
      </w:ins>
      <w:ins w:id="8" w:author="lucy Ma" w:date="2019-10-12T11:08:00Z">
        <w:r>
          <w:rPr>
            <w:rFonts w:hint="eastAsia"/>
          </w:rPr>
          <w:t>和治疗增加困难，甚至使原有</w:t>
        </w:r>
      </w:ins>
      <w:ins w:id="9" w:author="lucy Ma" w:date="2019-10-12T11:09:00Z">
        <w:r>
          <w:rPr>
            <w:rFonts w:hint="eastAsia"/>
          </w:rPr>
          <w:t>疾病</w:t>
        </w:r>
      </w:ins>
      <w:ins w:id="10" w:author="lucy Ma" w:date="2019-10-12T11:08:00Z">
        <w:r>
          <w:rPr>
            <w:rFonts w:hint="eastAsia"/>
          </w:rPr>
          <w:t>无法治愈或者使患者丧失最佳治疗时机，也有可能</w:t>
        </w:r>
        <w:del w:id="11" w:author="yanhuiteam" w:date="2019-10-13T23:56:00Z">
          <w:r>
            <w:rPr>
              <w:rFonts w:hint="eastAsia"/>
            </w:rPr>
            <w:delText>发生</w:delText>
          </w:r>
        </w:del>
      </w:ins>
      <w:ins w:id="12" w:author="lucy Ma" w:date="2019-10-12T11:22:00Z">
        <w:del w:id="13" w:author="yanhuiteam" w:date="2019-10-13T23:56:00Z">
          <w:r>
            <w:rPr>
              <w:rFonts w:hint="eastAsia"/>
            </w:rPr>
            <w:delText>阿</w:delText>
          </w:r>
          <w:r>
            <w:rPr>
              <w:rFonts w:hint="eastAsia"/>
            </w:rPr>
            <w:delText>-</w:delText>
          </w:r>
          <w:r>
            <w:rPr>
              <w:rFonts w:hint="eastAsia"/>
            </w:rPr>
            <w:delText>斯综合征、</w:delText>
          </w:r>
        </w:del>
      </w:ins>
      <w:ins w:id="14" w:author="lucy Ma" w:date="2019-10-12T11:08:00Z">
        <w:del w:id="15" w:author="yanhuiteam" w:date="2019-10-13T23:56:00Z">
          <w:r>
            <w:rPr>
              <w:rFonts w:hint="eastAsia"/>
            </w:rPr>
            <w:delText>心脏骤停、猝死</w:delText>
          </w:r>
        </w:del>
      </w:ins>
      <w:ins w:id="16" w:author="lucy Ma" w:date="2019-10-12T11:09:00Z">
        <w:del w:id="17" w:author="yanhuiteam" w:date="2019-10-13T23:56:00Z">
          <w:r>
            <w:rPr>
              <w:rFonts w:hint="eastAsia"/>
            </w:rPr>
            <w:delText>等意外并危机</w:delText>
          </w:r>
        </w:del>
      </w:ins>
      <w:ins w:id="18" w:author="yanhuiteam" w:date="2019-10-13T23:56:00Z">
        <w:r>
          <w:rPr>
            <w:rFonts w:hint="eastAsia"/>
          </w:rPr>
          <w:t>危及</w:t>
        </w:r>
      </w:ins>
      <w:ins w:id="19" w:author="lucy Ma" w:date="2019-10-12T11:09:00Z">
        <w:r>
          <w:rPr>
            <w:rFonts w:hint="eastAsia"/>
          </w:rPr>
          <w:t>患者生命</w:t>
        </w:r>
      </w:ins>
      <w:ins w:id="20" w:author="yanhuiteam" w:date="2019-10-13T23:56:00Z">
        <w:r>
          <w:rPr>
            <w:rFonts w:hint="eastAsia"/>
          </w:rPr>
          <w:t>安全</w:t>
        </w:r>
      </w:ins>
      <w:ins w:id="21" w:author="lucy Ma" w:date="2019-10-12T11:09:00Z">
        <w:r>
          <w:rPr>
            <w:rFonts w:hint="eastAsia"/>
          </w:rPr>
          <w:t>；</w:t>
        </w:r>
      </w:ins>
    </w:p>
    <w:p w14:paraId="5D484BE3" w14:textId="77777777" w:rsidR="00421248" w:rsidRDefault="00E67EDC">
      <w:pPr>
        <w:pStyle w:val="a9"/>
        <w:numPr>
          <w:ilvl w:val="0"/>
          <w:numId w:val="1"/>
        </w:numPr>
        <w:ind w:left="0" w:firstLineChars="0" w:firstLine="567"/>
        <w:rPr>
          <w:ins w:id="22" w:author="lucy Ma" w:date="2019-10-12T11:14:00Z"/>
          <w:sz w:val="24"/>
        </w:rPr>
      </w:pPr>
      <w:del w:id="23" w:author="lucy Ma" w:date="2019-10-12T11:09:00Z">
        <w:r>
          <w:rPr>
            <w:rFonts w:hint="eastAsia"/>
            <w:sz w:val="24"/>
          </w:rPr>
          <w:delText>1</w:delText>
        </w:r>
      </w:del>
      <w:ins w:id="24" w:author="lucy Ma" w:date="2019-10-12T11:09:00Z">
        <w:del w:id="25" w:author="yanhuiteam" w:date="2019-10-13T23:59:00Z">
          <w:r>
            <w:rPr>
              <w:sz w:val="24"/>
            </w:rPr>
            <w:delText>2</w:delText>
          </w:r>
        </w:del>
      </w:ins>
      <w:del w:id="26" w:author="yanhuiteam" w:date="2019-10-13T23:59:00Z">
        <w:r>
          <w:rPr>
            <w:rFonts w:hint="eastAsia"/>
            <w:sz w:val="24"/>
          </w:rPr>
          <w:delText>.</w:delText>
        </w:r>
      </w:del>
      <w:ins w:id="27" w:author="lucy Ma" w:date="2019-10-12T11:09:00Z">
        <w:r>
          <w:rPr>
            <w:rFonts w:hint="eastAsia"/>
            <w:sz w:val="24"/>
          </w:rPr>
          <w:t>患者在</w:t>
        </w:r>
      </w:ins>
      <w:r>
        <w:rPr>
          <w:rFonts w:hint="eastAsia"/>
          <w:sz w:val="24"/>
        </w:rPr>
        <w:t>转院过程中有可能</w:t>
      </w:r>
      <w:del w:id="28" w:author="lucy Ma" w:date="2019-10-12T11:10:00Z">
        <w:r>
          <w:rPr>
            <w:rFonts w:hint="eastAsia"/>
            <w:sz w:val="24"/>
          </w:rPr>
          <w:delText>导致</w:delText>
        </w:r>
      </w:del>
      <w:ins w:id="29" w:author="lucy Ma" w:date="2019-10-12T11:10:00Z">
        <w:r>
          <w:rPr>
            <w:rFonts w:hint="eastAsia"/>
            <w:sz w:val="24"/>
          </w:rPr>
          <w:t>出现</w:t>
        </w:r>
      </w:ins>
      <w:r>
        <w:rPr>
          <w:rFonts w:hint="eastAsia"/>
          <w:sz w:val="24"/>
        </w:rPr>
        <w:t>病情反复甚至加重，从而为以后的诊断和治疗增加困难，甚至使原有疾病无法治愈或者使患者丧失最佳治疗时机，也有可能促进或者导致患者死亡；</w:t>
      </w:r>
    </w:p>
    <w:p w14:paraId="3994385B" w14:textId="77777777" w:rsidR="00421248" w:rsidRDefault="00E67EDC">
      <w:pPr>
        <w:ind w:firstLineChars="200" w:firstLine="480"/>
        <w:rPr>
          <w:del w:id="30" w:author="yanhuiteam" w:date="2019-10-13T23:57:00Z"/>
          <w:sz w:val="24"/>
        </w:rPr>
      </w:pPr>
      <w:ins w:id="31" w:author="lucy Ma" w:date="2019-10-12T11:14:00Z">
        <w:del w:id="32" w:author="yanhuiteam" w:date="2019-10-13T23:57:00Z">
          <w:r>
            <w:rPr>
              <w:rFonts w:hint="eastAsia"/>
              <w:sz w:val="24"/>
            </w:rPr>
            <w:delText>3.</w:delText>
          </w:r>
          <w:r>
            <w:rPr>
              <w:rFonts w:hint="eastAsia"/>
              <w:sz w:val="24"/>
            </w:rPr>
            <w:delText>患者在转院后将得到专业的治疗</w:delText>
          </w:r>
        </w:del>
      </w:ins>
      <w:ins w:id="33" w:author="lucy Ma" w:date="2019-10-12T11:15:00Z">
        <w:del w:id="34" w:author="yanhuiteam" w:date="2019-10-13T23:57:00Z">
          <w:r>
            <w:rPr>
              <w:rFonts w:hint="eastAsia"/>
              <w:sz w:val="24"/>
            </w:rPr>
            <w:delText>，请</w:delText>
          </w:r>
        </w:del>
      </w:ins>
      <w:ins w:id="35" w:author="lucy Ma" w:date="2019-10-12T11:17:00Z">
        <w:del w:id="36" w:author="yanhuiteam" w:date="2019-10-13T23:57:00Z">
          <w:r>
            <w:rPr>
              <w:rFonts w:hint="eastAsia"/>
              <w:sz w:val="24"/>
            </w:rPr>
            <w:delText>患者</w:delText>
          </w:r>
        </w:del>
      </w:ins>
      <w:ins w:id="37" w:author="lucy Ma" w:date="2019-10-12T11:15:00Z">
        <w:del w:id="38" w:author="yanhuiteam" w:date="2019-10-13T23:57:00Z">
          <w:r>
            <w:rPr>
              <w:rFonts w:hint="eastAsia"/>
              <w:sz w:val="24"/>
            </w:rPr>
            <w:delText>按照接管医生的</w:delText>
          </w:r>
        </w:del>
      </w:ins>
      <w:ins w:id="39" w:author="lucy Ma" w:date="2019-10-12T11:16:00Z">
        <w:del w:id="40" w:author="yanhuiteam" w:date="2019-10-13T23:57:00Z">
          <w:r>
            <w:rPr>
              <w:rFonts w:hint="eastAsia"/>
              <w:sz w:val="24"/>
            </w:rPr>
            <w:delText>治疗方案积极配合治疗，对与治疗有关的</w:delText>
          </w:r>
        </w:del>
      </w:ins>
      <w:ins w:id="41" w:author="lucy Ma" w:date="2019-10-12T11:18:00Z">
        <w:del w:id="42" w:author="yanhuiteam" w:date="2019-10-13T23:57:00Z">
          <w:r>
            <w:rPr>
              <w:rFonts w:hint="eastAsia"/>
              <w:sz w:val="24"/>
            </w:rPr>
            <w:delText>一切</w:delText>
          </w:r>
        </w:del>
      </w:ins>
      <w:ins w:id="43" w:author="lucy Ma" w:date="2019-10-12T11:16:00Z">
        <w:del w:id="44" w:author="yanhuiteam" w:date="2019-10-13T23:57:00Z">
          <w:r>
            <w:rPr>
              <w:rFonts w:hint="eastAsia"/>
              <w:sz w:val="24"/>
            </w:rPr>
            <w:delText>问题</w:delText>
          </w:r>
        </w:del>
      </w:ins>
      <w:ins w:id="45" w:author="lucy Ma" w:date="2019-10-12T15:43:00Z">
        <w:del w:id="46" w:author="yanhuiteam" w:date="2019-10-13T23:57:00Z">
          <w:r>
            <w:rPr>
              <w:rFonts w:hint="eastAsia"/>
              <w:sz w:val="24"/>
            </w:rPr>
            <w:delText>应</w:delText>
          </w:r>
        </w:del>
      </w:ins>
      <w:ins w:id="47" w:author="lucy Ma" w:date="2019-10-12T11:16:00Z">
        <w:del w:id="48" w:author="yanhuiteam" w:date="2019-10-13T23:57:00Z">
          <w:r>
            <w:rPr>
              <w:rFonts w:hint="eastAsia"/>
              <w:sz w:val="24"/>
            </w:rPr>
            <w:delText>直接与转入科室的医生进行接洽</w:delText>
          </w:r>
        </w:del>
      </w:ins>
      <w:ins w:id="49" w:author="lucy Ma" w:date="2019-10-12T11:18:00Z">
        <w:del w:id="50" w:author="yanhuiteam" w:date="2019-10-13T23:57:00Z">
          <w:r>
            <w:rPr>
              <w:rFonts w:hint="eastAsia"/>
              <w:sz w:val="24"/>
            </w:rPr>
            <w:delText>沟通</w:delText>
          </w:r>
        </w:del>
      </w:ins>
      <w:ins w:id="51" w:author="lucy Ma" w:date="2019-10-12T11:16:00Z">
        <w:del w:id="52" w:author="yanhuiteam" w:date="2019-10-13T23:57:00Z">
          <w:r>
            <w:rPr>
              <w:rFonts w:hint="eastAsia"/>
              <w:sz w:val="24"/>
            </w:rPr>
            <w:delText>；</w:delText>
          </w:r>
        </w:del>
      </w:ins>
    </w:p>
    <w:p w14:paraId="0642BC53" w14:textId="2848549E" w:rsidR="00421248" w:rsidRPr="00C565E6" w:rsidRDefault="00C565E6" w:rsidP="00C565E6">
      <w:pPr>
        <w:rPr>
          <w:sz w:val="24"/>
        </w:rPr>
      </w:pPr>
      <w:r>
        <w:rPr>
          <w:rFonts w:hint="eastAsia"/>
          <w:sz w:val="24"/>
        </w:rPr>
        <w:t xml:space="preserve">    </w:t>
      </w:r>
      <w:del w:id="53" w:author="lucy Ma" w:date="2019-10-12T11:18:00Z">
        <w:r w:rsidR="00E67EDC" w:rsidRPr="00C565E6">
          <w:rPr>
            <w:rFonts w:hint="eastAsia"/>
            <w:sz w:val="24"/>
          </w:rPr>
          <w:delText>2</w:delText>
        </w:r>
      </w:del>
      <w:ins w:id="54" w:author="lucy Ma" w:date="2019-10-12T11:18:00Z">
        <w:del w:id="55" w:author="yanhuiteam" w:date="2019-10-13T23:57:00Z">
          <w:r w:rsidR="00E67EDC" w:rsidRPr="00C565E6">
            <w:rPr>
              <w:rFonts w:hint="eastAsia"/>
              <w:sz w:val="24"/>
            </w:rPr>
            <w:delText>4</w:delText>
          </w:r>
        </w:del>
      </w:ins>
      <w:del w:id="56" w:author="yanhuiteam" w:date="2019-10-13T23:59:00Z">
        <w:r w:rsidR="00E67EDC" w:rsidRPr="00C565E6">
          <w:rPr>
            <w:rFonts w:hint="eastAsia"/>
            <w:sz w:val="24"/>
          </w:rPr>
          <w:delText>.</w:delText>
        </w:r>
      </w:del>
      <w:ins w:id="57" w:author="lucy Ma" w:date="2019-10-12T11:18:00Z">
        <w:r w:rsidR="00E67EDC" w:rsidRPr="00C565E6">
          <w:rPr>
            <w:rFonts w:hint="eastAsia"/>
            <w:sz w:val="24"/>
          </w:rPr>
          <w:t>转院</w:t>
        </w:r>
      </w:ins>
      <w:r w:rsidR="00E67EDC" w:rsidRPr="00C565E6">
        <w:rPr>
          <w:rFonts w:hint="eastAsia"/>
          <w:sz w:val="24"/>
        </w:rPr>
        <w:t>有可能增加患者医疗费用，或其他不可预料的风险及不良后果。</w:t>
      </w:r>
    </w:p>
    <w:p w14:paraId="493F77A5" w14:textId="2918F3AE" w:rsidR="00421248" w:rsidRDefault="00E67EDC">
      <w:pPr>
        <w:pStyle w:val="a9"/>
        <w:numPr>
          <w:ilvl w:val="0"/>
          <w:numId w:val="1"/>
        </w:numPr>
        <w:ind w:left="0" w:firstLineChars="0" w:firstLine="567"/>
        <w:rPr>
          <w:ins w:id="58" w:author="yanhuiteam" w:date="2019-10-13T23:58:00Z"/>
          <w:sz w:val="24"/>
        </w:rPr>
      </w:pPr>
      <w:del w:id="59" w:author="lucy Ma" w:date="2019-10-12T11:19:00Z">
        <w:r>
          <w:rPr>
            <w:rFonts w:hint="eastAsia"/>
            <w:sz w:val="24"/>
          </w:rPr>
          <w:delText>3</w:delText>
        </w:r>
      </w:del>
      <w:ins w:id="60" w:author="lucy Ma" w:date="2019-10-12T15:44:00Z">
        <w:del w:id="61" w:author="yanhuiteam" w:date="2019-10-13T23:57:00Z">
          <w:r>
            <w:rPr>
              <w:rFonts w:hint="eastAsia"/>
              <w:sz w:val="24"/>
            </w:rPr>
            <w:delText>5</w:delText>
          </w:r>
        </w:del>
      </w:ins>
      <w:del w:id="62" w:author="yanhuiteam" w:date="2019-10-13T23:59:00Z">
        <w:r>
          <w:rPr>
            <w:rFonts w:hint="eastAsia"/>
            <w:sz w:val="24"/>
          </w:rPr>
          <w:delText>.</w:delText>
        </w:r>
      </w:del>
      <w:r>
        <w:rPr>
          <w:rFonts w:hint="eastAsia"/>
          <w:sz w:val="24"/>
        </w:rPr>
        <w:t>根据市双向转诊制度及医疗保险政策相关要求，建议</w:t>
      </w:r>
      <w:ins w:id="63" w:author="lucy Ma" w:date="2019-10-12T11:21:00Z">
        <w:r>
          <w:rPr>
            <w:rFonts w:hint="eastAsia"/>
            <w:sz w:val="24"/>
          </w:rPr>
          <w:t>患者</w:t>
        </w:r>
      </w:ins>
      <w:r>
        <w:rPr>
          <w:rFonts w:hint="eastAsia"/>
          <w:sz w:val="24"/>
        </w:rPr>
        <w:t>转诊</w:t>
      </w:r>
      <w:ins w:id="64" w:author="lucy Ma" w:date="2019-10-12T11:21:00Z">
        <w:r>
          <w:rPr>
            <w:rFonts w:hint="eastAsia"/>
            <w:sz w:val="24"/>
          </w:rPr>
          <w:t>至</w:t>
        </w:r>
      </w:ins>
      <w:del w:id="65" w:author="lucy Ma" w:date="2019-10-12T11:21:00Z">
        <w:r>
          <w:rPr>
            <w:rFonts w:hint="eastAsia"/>
            <w:sz w:val="24"/>
          </w:rPr>
          <w:delText>到</w:delText>
        </w:r>
      </w:del>
      <w:r>
        <w:rPr>
          <w:rFonts w:hint="eastAsia"/>
          <w:sz w:val="24"/>
          <w:u w:val="single"/>
        </w:rPr>
        <w:t xml:space="preserve">     </w:t>
      </w:r>
      <w:r w:rsidR="00D24EA7">
        <w:rPr>
          <w:sz w:val="28"/>
          <w:szCs w:val="36"/>
          <w:u w:val="single"/>
        </w:rPr>
        <w:t>{{receiveHospitalName}}</w:t>
      </w:r>
      <w:r>
        <w:rPr>
          <w:rFonts w:hint="eastAsia"/>
          <w:sz w:val="24"/>
        </w:rPr>
        <w:t>。不按规定越级转诊或转至其他医院</w:t>
      </w:r>
      <w:ins w:id="66" w:author="lucy Ma" w:date="2019-10-12T11:20:00Z">
        <w:r>
          <w:rPr>
            <w:rFonts w:hint="eastAsia"/>
            <w:sz w:val="24"/>
          </w:rPr>
          <w:t>或医疗机构</w:t>
        </w:r>
      </w:ins>
      <w:ins w:id="67" w:author="lucy Ma" w:date="2019-10-12T11:21:00Z">
        <w:r>
          <w:rPr>
            <w:rFonts w:hint="eastAsia"/>
            <w:sz w:val="24"/>
          </w:rPr>
          <w:t>的</w:t>
        </w:r>
      </w:ins>
      <w:r>
        <w:rPr>
          <w:rFonts w:hint="eastAsia"/>
          <w:sz w:val="24"/>
        </w:rPr>
        <w:t>，有可能造成患者医疗费用无法报销</w:t>
      </w:r>
      <w:del w:id="68" w:author="yanhuiteam" w:date="2019-10-13T23:58:00Z">
        <w:r>
          <w:rPr>
            <w:rFonts w:hint="eastAsia"/>
            <w:sz w:val="24"/>
          </w:rPr>
          <w:delText>。</w:delText>
        </w:r>
      </w:del>
      <w:ins w:id="69" w:author="yanhuiteam" w:date="2019-10-13T23:58:00Z">
        <w:r>
          <w:rPr>
            <w:rFonts w:hint="eastAsia"/>
            <w:sz w:val="24"/>
          </w:rPr>
          <w:t>；</w:t>
        </w:r>
      </w:ins>
    </w:p>
    <w:p w14:paraId="22DDD753" w14:textId="77777777" w:rsidR="00421248" w:rsidRDefault="00E67EDC">
      <w:pPr>
        <w:pStyle w:val="a9"/>
        <w:numPr>
          <w:ilvl w:val="0"/>
          <w:numId w:val="1"/>
        </w:numPr>
        <w:ind w:left="0" w:firstLineChars="0" w:firstLine="567"/>
        <w:rPr>
          <w:ins w:id="70" w:author="yanhuiteam" w:date="2019-10-13T23:59:00Z"/>
          <w:sz w:val="24"/>
        </w:rPr>
      </w:pPr>
      <w:ins w:id="71" w:author="yanhuiteam" w:date="2019-10-13T23:59:00Z">
        <w:r>
          <w:rPr>
            <w:rFonts w:hint="eastAsia"/>
            <w:sz w:val="24"/>
          </w:rPr>
          <w:t>其他风险：</w:t>
        </w:r>
      </w:ins>
    </w:p>
    <w:p w14:paraId="339A5196" w14:textId="77777777" w:rsidR="00421248" w:rsidRDefault="00E67EDC">
      <w:pPr>
        <w:pStyle w:val="a9"/>
        <w:ind w:leftChars="-1" w:left="-2" w:firstLineChars="0" w:firstLine="1"/>
        <w:rPr>
          <w:ins w:id="72" w:author="yanhuiteam" w:date="2019-10-14T00:01:00Z"/>
          <w:sz w:val="24"/>
          <w:u w:val="single"/>
        </w:rPr>
      </w:pPr>
      <w:ins w:id="73" w:author="yanhuiteam" w:date="2019-10-14T00:00:00Z">
        <w:r>
          <w:rPr>
            <w:rFonts w:hint="eastAsia"/>
            <w:sz w:val="24"/>
          </w:rPr>
          <w:t xml:space="preserve"> </w:t>
        </w:r>
        <w:r>
          <w:rPr>
            <w:sz w:val="24"/>
          </w:rPr>
          <w:t xml:space="preserve">                                                          </w:t>
        </w:r>
      </w:ins>
    </w:p>
    <w:p w14:paraId="4238B771" w14:textId="77777777" w:rsidR="00421248" w:rsidRDefault="00421248">
      <w:pPr>
        <w:pStyle w:val="a9"/>
        <w:ind w:leftChars="-1" w:left="-2" w:firstLineChars="0" w:firstLine="1"/>
        <w:rPr>
          <w:ins w:id="74" w:author="lucy Ma" w:date="2019-10-12T11:23:00Z"/>
          <w:del w:id="75" w:author="yanhuiteam" w:date="2019-10-14T00:05:00Z"/>
          <w:sz w:val="24"/>
          <w:u w:val="single"/>
        </w:rPr>
      </w:pPr>
    </w:p>
    <w:p w14:paraId="14E23CA0" w14:textId="77777777" w:rsidR="00421248" w:rsidRDefault="00421248">
      <w:pPr>
        <w:ind w:firstLineChars="200" w:firstLine="480"/>
        <w:rPr>
          <w:ins w:id="76" w:author="lucy Ma" w:date="2019-10-12T11:23:00Z"/>
          <w:del w:id="77" w:author="yanhuiteam" w:date="2019-10-14T00:01:00Z"/>
          <w:sz w:val="24"/>
        </w:rPr>
      </w:pPr>
    </w:p>
    <w:p w14:paraId="463C800B" w14:textId="77777777" w:rsidR="00421248" w:rsidRDefault="00421248">
      <w:pPr>
        <w:ind w:firstLineChars="200" w:firstLine="480"/>
        <w:rPr>
          <w:ins w:id="78" w:author="lucy Ma" w:date="2019-10-12T11:23:00Z"/>
          <w:del w:id="79" w:author="yanhuiteam" w:date="2019-10-14T00:01:00Z"/>
          <w:sz w:val="24"/>
        </w:rPr>
      </w:pPr>
    </w:p>
    <w:p w14:paraId="1A090F7F" w14:textId="77777777" w:rsidR="00421248" w:rsidRDefault="00421248">
      <w:pPr>
        <w:ind w:firstLineChars="200" w:firstLine="480"/>
        <w:rPr>
          <w:del w:id="80" w:author="yanhuiteam" w:date="2019-10-14T00:01:00Z"/>
          <w:sz w:val="24"/>
        </w:rPr>
      </w:pPr>
    </w:p>
    <w:p w14:paraId="68A44B62" w14:textId="77777777" w:rsidR="00421248" w:rsidRDefault="00E67EDC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患者、患者家属或患者的法定监护人、授权委托人意见：</w:t>
      </w:r>
    </w:p>
    <w:p w14:paraId="01ECDD0D" w14:textId="77777777" w:rsidR="00421248" w:rsidRDefault="00E67EDC">
      <w:pPr>
        <w:ind w:firstLineChars="200" w:firstLine="480"/>
        <w:rPr>
          <w:ins w:id="81" w:author="lucy Ma" w:date="2019-10-12T11:27:00Z"/>
          <w:sz w:val="24"/>
        </w:rPr>
      </w:pPr>
      <w:r>
        <w:rPr>
          <w:rFonts w:hint="eastAsia"/>
          <w:sz w:val="24"/>
        </w:rPr>
        <w:t>我（或是患者的监护人）已年满</w:t>
      </w:r>
      <w:r>
        <w:rPr>
          <w:rFonts w:hint="eastAsia"/>
          <w:sz w:val="24"/>
        </w:rPr>
        <w:t>18</w:t>
      </w:r>
      <w:r>
        <w:rPr>
          <w:rFonts w:hint="eastAsia"/>
          <w:sz w:val="24"/>
        </w:rPr>
        <w:t>周岁且具有完全民事行为能力。医护人员已将转院</w:t>
      </w:r>
      <w:ins w:id="82" w:author="lucy Ma" w:date="2019-10-12T11:23:00Z">
        <w:r>
          <w:rPr>
            <w:rFonts w:hint="eastAsia"/>
            <w:sz w:val="24"/>
          </w:rPr>
          <w:t>的</w:t>
        </w:r>
      </w:ins>
      <w:ins w:id="83" w:author="lucy Ma" w:date="2019-10-12T11:24:00Z">
        <w:r>
          <w:rPr>
            <w:rFonts w:hint="eastAsia"/>
            <w:sz w:val="24"/>
          </w:rPr>
          <w:t>必要性、</w:t>
        </w:r>
      </w:ins>
      <w:r>
        <w:rPr>
          <w:rFonts w:hint="eastAsia"/>
          <w:sz w:val="24"/>
        </w:rPr>
        <w:t>可能</w:t>
      </w:r>
      <w:ins w:id="84" w:author="lucy Ma" w:date="2019-10-12T11:24:00Z">
        <w:r>
          <w:rPr>
            <w:rFonts w:hint="eastAsia"/>
            <w:sz w:val="24"/>
          </w:rPr>
          <w:t>发生</w:t>
        </w:r>
      </w:ins>
      <w:del w:id="85" w:author="lucy Ma" w:date="2019-10-12T11:24:00Z">
        <w:r>
          <w:rPr>
            <w:rFonts w:hint="eastAsia"/>
            <w:sz w:val="24"/>
          </w:rPr>
          <w:delText>出现</w:delText>
        </w:r>
      </w:del>
      <w:r>
        <w:rPr>
          <w:rFonts w:hint="eastAsia"/>
          <w:sz w:val="24"/>
        </w:rPr>
        <w:t>的风险及后果</w:t>
      </w:r>
      <w:ins w:id="86" w:author="lucy Ma" w:date="2019-10-12T15:45:00Z">
        <w:r>
          <w:rPr>
            <w:rFonts w:hint="eastAsia"/>
            <w:sz w:val="24"/>
          </w:rPr>
          <w:t>以及双向转诊的相关政策</w:t>
        </w:r>
      </w:ins>
      <w:r>
        <w:rPr>
          <w:rFonts w:hint="eastAsia"/>
          <w:sz w:val="24"/>
        </w:rPr>
        <w:t>向我作</w:t>
      </w:r>
      <w:ins w:id="87" w:author="lucy Ma" w:date="2019-10-12T11:24:00Z">
        <w:r>
          <w:rPr>
            <w:rFonts w:hint="eastAsia"/>
            <w:sz w:val="24"/>
          </w:rPr>
          <w:t>出</w:t>
        </w:r>
      </w:ins>
      <w:r>
        <w:rPr>
          <w:rFonts w:hint="eastAsia"/>
          <w:sz w:val="24"/>
        </w:rPr>
        <w:t>了详细</w:t>
      </w:r>
      <w:del w:id="88" w:author="lucy Ma" w:date="2019-10-12T15:45:00Z">
        <w:r>
          <w:rPr>
            <w:rFonts w:hint="eastAsia"/>
            <w:sz w:val="24"/>
          </w:rPr>
          <w:delText>的</w:delText>
        </w:r>
      </w:del>
      <w:r>
        <w:rPr>
          <w:rFonts w:hint="eastAsia"/>
          <w:sz w:val="24"/>
        </w:rPr>
        <w:t>告知，</w:t>
      </w:r>
      <w:ins w:id="89" w:author="lucy Ma" w:date="2019-10-12T15:45:00Z">
        <w:del w:id="90" w:author="yanhuiteam" w:date="2019-10-14T00:04:00Z">
          <w:r>
            <w:rPr>
              <w:rFonts w:hint="eastAsia"/>
              <w:sz w:val="24"/>
            </w:rPr>
            <w:delText>并且</w:delText>
          </w:r>
        </w:del>
      </w:ins>
      <w:del w:id="91" w:author="yanhuiteam" w:date="2019-10-14T00:04:00Z">
        <w:r>
          <w:rPr>
            <w:rFonts w:hint="eastAsia"/>
            <w:sz w:val="24"/>
          </w:rPr>
          <w:delText>并且已将双向转诊政策告知我</w:delText>
        </w:r>
      </w:del>
      <w:ins w:id="92" w:author="lucy Ma" w:date="2019-10-12T11:25:00Z">
        <w:del w:id="93" w:author="yanhuiteam" w:date="2019-10-14T00:04:00Z">
          <w:r>
            <w:rPr>
              <w:rFonts w:hint="eastAsia"/>
              <w:sz w:val="24"/>
            </w:rPr>
            <w:delText>我</w:delText>
          </w:r>
        </w:del>
      </w:ins>
      <w:ins w:id="94" w:author="yanhuiteam" w:date="2019-10-14T00:04:00Z">
        <w:r>
          <w:rPr>
            <w:rFonts w:hint="eastAsia"/>
            <w:sz w:val="24"/>
          </w:rPr>
          <w:t>本人确认</w:t>
        </w:r>
      </w:ins>
      <w:ins w:id="95" w:author="lucy Ma" w:date="2019-10-12T11:26:00Z">
        <w:r>
          <w:rPr>
            <w:rFonts w:hint="eastAsia"/>
            <w:sz w:val="24"/>
          </w:rPr>
          <w:t>完全理解上述内容</w:t>
        </w:r>
      </w:ins>
      <w:r>
        <w:rPr>
          <w:rFonts w:hint="eastAsia"/>
          <w:sz w:val="24"/>
        </w:rPr>
        <w:t>。</w:t>
      </w:r>
      <w:del w:id="96" w:author="lucy Ma" w:date="2019-10-12T11:27:00Z">
        <w:r>
          <w:rPr>
            <w:rFonts w:hint="eastAsia"/>
            <w:sz w:val="24"/>
          </w:rPr>
          <w:delText>患方意见：</w:delText>
        </w:r>
      </w:del>
    </w:p>
    <w:p w14:paraId="76E8E528" w14:textId="77777777" w:rsidR="00421248" w:rsidRDefault="00E67EDC">
      <w:pPr>
        <w:ind w:firstLineChars="200" w:firstLine="480"/>
        <w:rPr>
          <w:sz w:val="24"/>
        </w:rPr>
      </w:pPr>
      <w:ins w:id="97" w:author="lucy Ma" w:date="2019-10-12T11:27:00Z">
        <w:r>
          <w:rPr>
            <w:rFonts w:hint="eastAsia"/>
            <w:sz w:val="24"/>
          </w:rPr>
          <w:t>本人经过慎重考虑后</w:t>
        </w:r>
      </w:ins>
      <w:ins w:id="98" w:author="lucy Ma" w:date="2019-10-12T11:35:00Z">
        <w:r>
          <w:rPr>
            <w:rFonts w:hint="eastAsia"/>
            <w:sz w:val="24"/>
          </w:rPr>
          <w:t>决定</w:t>
        </w:r>
      </w:ins>
      <w:ins w:id="99" w:author="lucy Ma" w:date="2019-10-12T11:27:00Z">
        <w:r>
          <w:rPr>
            <w:rFonts w:hint="eastAsia"/>
            <w:sz w:val="24"/>
          </w:rPr>
          <w:t>：</w:t>
        </w:r>
      </w:ins>
    </w:p>
    <w:p w14:paraId="5FAC1A88" w14:textId="2FD6246A" w:rsidR="00421248" w:rsidRDefault="00E67EDC">
      <w:pPr>
        <w:ind w:firstLineChars="200" w:firstLine="480"/>
        <w:rPr>
          <w:sz w:val="24"/>
          <w:u w:val="single"/>
        </w:rPr>
      </w:pPr>
      <w:del w:id="100" w:author="lucy Ma" w:date="2019-10-12T11:27:00Z">
        <w:r>
          <w:rPr>
            <w:rFonts w:hint="eastAsia"/>
            <w:sz w:val="24"/>
          </w:rPr>
          <w:delText>1.</w:delText>
        </w:r>
      </w:del>
      <w:customXmlInsRangeStart w:id="101" w:author="lucy Ma" w:date="2019-10-12T11:31:00Z"/>
      <w:sdt>
        <w:sdtPr>
          <w:rPr>
            <w:rFonts w:hint="eastAsia"/>
            <w:sz w:val="24"/>
          </w:rPr>
          <w:id w:val="747000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customXmlInsRangeEnd w:id="101"/>
          <w:ins w:id="102" w:author="lucy Ma" w:date="2019-10-12T11:31:00Z">
            <w:r>
              <w:rPr>
                <w:rFonts w:ascii="MS Gothic" w:eastAsia="MS Gothic" w:hAnsi="MS Gothic" w:hint="eastAsia"/>
                <w:sz w:val="24"/>
              </w:rPr>
              <w:t>☐</w:t>
            </w:r>
          </w:ins>
          <w:customXmlInsRangeStart w:id="103" w:author="lucy Ma" w:date="2019-10-12T11:31:00Z"/>
        </w:sdtContent>
      </w:sdt>
      <w:customXmlInsRangeEnd w:id="103"/>
      <w:r>
        <w:rPr>
          <w:rFonts w:hint="eastAsia"/>
          <w:sz w:val="24"/>
        </w:rPr>
        <w:t>同意转院到</w:t>
      </w:r>
      <w:r>
        <w:rPr>
          <w:rFonts w:hint="eastAsia"/>
          <w:sz w:val="24"/>
          <w:u w:val="single"/>
        </w:rPr>
        <w:t xml:space="preserve"> </w:t>
      </w:r>
      <w:r w:rsidR="005B4843">
        <w:rPr>
          <w:sz w:val="28"/>
          <w:szCs w:val="36"/>
          <w:u w:val="single"/>
        </w:rPr>
        <w:t>{{receiveHospitalName}}</w:t>
      </w:r>
      <w:r w:rsidR="005B4843">
        <w:rPr>
          <w:rFonts w:hint="eastAsia"/>
          <w:sz w:val="28"/>
          <w:szCs w:val="36"/>
          <w:u w:val="single"/>
        </w:rPr>
        <w:t xml:space="preserve"> </w:t>
      </w:r>
      <w:r>
        <w:rPr>
          <w:rFonts w:hint="eastAsia"/>
          <w:sz w:val="24"/>
        </w:rPr>
        <w:t>医院</w:t>
      </w:r>
      <w:ins w:id="104" w:author="lucy Ma" w:date="2019-10-12T11:32:00Z">
        <w:r>
          <w:rPr>
            <w:rFonts w:hint="eastAsia"/>
            <w:sz w:val="24"/>
          </w:rPr>
          <w:t>，</w:t>
        </w:r>
      </w:ins>
      <w:ins w:id="105" w:author="lucy Ma" w:date="2019-10-12T11:33:00Z">
        <w:r>
          <w:rPr>
            <w:rFonts w:hint="eastAsia"/>
            <w:sz w:val="24"/>
          </w:rPr>
          <w:t>并承担转院过程中可能出现的</w:t>
        </w:r>
      </w:ins>
      <w:ins w:id="106" w:author="lucy Ma" w:date="2019-10-12T11:34:00Z">
        <w:r>
          <w:rPr>
            <w:rFonts w:hint="eastAsia"/>
            <w:sz w:val="24"/>
          </w:rPr>
          <w:t>各种</w:t>
        </w:r>
      </w:ins>
      <w:ins w:id="107" w:author="lucy Ma" w:date="2019-10-12T11:33:00Z">
        <w:r>
          <w:rPr>
            <w:rFonts w:hint="eastAsia"/>
            <w:sz w:val="24"/>
          </w:rPr>
          <w:t>风险及后果。</w:t>
        </w:r>
      </w:ins>
    </w:p>
    <w:p w14:paraId="6882ACA5" w14:textId="78759436" w:rsidR="00421248" w:rsidRDefault="00E67EDC">
      <w:pPr>
        <w:ind w:firstLineChars="200" w:firstLine="480"/>
        <w:rPr>
          <w:del w:id="108" w:author="lucy Ma" w:date="2019-10-12T12:17:00Z"/>
          <w:sz w:val="24"/>
        </w:rPr>
      </w:pPr>
      <w:del w:id="109" w:author="lucy Ma" w:date="2019-10-12T11:34:00Z">
        <w:r>
          <w:rPr>
            <w:rFonts w:hint="eastAsia"/>
            <w:sz w:val="24"/>
          </w:rPr>
          <w:delText>2.</w:delText>
        </w:r>
      </w:del>
      <w:customXmlInsRangeStart w:id="110" w:author="lucy Ma" w:date="2019-10-12T11:34:00Z"/>
      <w:sdt>
        <w:sdtPr>
          <w:rPr>
            <w:rFonts w:hint="eastAsia"/>
            <w:sz w:val="24"/>
          </w:rPr>
          <w:id w:val="-15227718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customXmlInsRangeEnd w:id="110"/>
          <w:ins w:id="111" w:author="lucy Ma" w:date="2019-10-12T12:18:00Z">
            <w:r>
              <w:rPr>
                <w:rFonts w:ascii="MS Gothic" w:eastAsia="MS Gothic" w:hAnsi="MS Gothic" w:hint="eastAsia"/>
                <w:sz w:val="24"/>
              </w:rPr>
              <w:t>☐</w:t>
            </w:r>
          </w:ins>
          <w:customXmlInsRangeStart w:id="112" w:author="lucy Ma" w:date="2019-10-12T11:34:00Z"/>
        </w:sdtContent>
      </w:sdt>
      <w:customXmlInsRangeEnd w:id="112"/>
      <w:r>
        <w:rPr>
          <w:rFonts w:hint="eastAsia"/>
          <w:sz w:val="24"/>
        </w:rPr>
        <w:t>要求转院到</w:t>
      </w:r>
      <w:r w:rsidR="00EC2135">
        <w:rPr>
          <w:rFonts w:hint="eastAsia"/>
          <w:sz w:val="24"/>
          <w:u w:val="single"/>
        </w:rPr>
        <w:t xml:space="preserve"> </w:t>
      </w:r>
      <w:bookmarkStart w:id="113" w:name="_GoBack"/>
      <w:bookmarkEnd w:id="113"/>
      <w:r w:rsidR="005B4843">
        <w:rPr>
          <w:sz w:val="28"/>
          <w:szCs w:val="36"/>
          <w:u w:val="single"/>
        </w:rPr>
        <w:t>{{receiveHospitalName}}</w:t>
      </w:r>
      <w:r w:rsidR="005B4843">
        <w:rPr>
          <w:rFonts w:hint="eastAsia"/>
          <w:sz w:val="28"/>
          <w:szCs w:val="36"/>
          <w:u w:val="single"/>
        </w:rPr>
        <w:t xml:space="preserve"> </w:t>
      </w:r>
      <w:r>
        <w:rPr>
          <w:rFonts w:hint="eastAsia"/>
          <w:sz w:val="24"/>
        </w:rPr>
        <w:t>医院，</w:t>
      </w:r>
      <w:del w:id="114" w:author="lucy Ma" w:date="2019-10-12T15:42:00Z">
        <w:r>
          <w:rPr>
            <w:rFonts w:hint="eastAsia"/>
            <w:sz w:val="24"/>
          </w:rPr>
          <w:delText>如</w:delText>
        </w:r>
      </w:del>
      <w:ins w:id="115" w:author="lucy Ma" w:date="2019-10-12T15:43:00Z">
        <w:r>
          <w:rPr>
            <w:rFonts w:hint="eastAsia"/>
            <w:sz w:val="24"/>
          </w:rPr>
          <w:t>由于越级转诊或</w:t>
        </w:r>
      </w:ins>
      <w:ins w:id="116" w:author="lucy Ma" w:date="2019-10-12T15:44:00Z">
        <w:r>
          <w:rPr>
            <w:rFonts w:hint="eastAsia"/>
            <w:sz w:val="24"/>
          </w:rPr>
          <w:t>转</w:t>
        </w:r>
      </w:ins>
      <w:ins w:id="117" w:author="lucy Ma" w:date="2019-10-12T15:43:00Z">
        <w:r>
          <w:rPr>
            <w:rFonts w:hint="eastAsia"/>
            <w:sz w:val="24"/>
          </w:rPr>
          <w:t>院</w:t>
        </w:r>
      </w:ins>
      <w:r>
        <w:rPr>
          <w:rFonts w:hint="eastAsia"/>
          <w:sz w:val="24"/>
        </w:rPr>
        <w:t>产生的</w:t>
      </w:r>
      <w:ins w:id="118" w:author="lucy Ma" w:date="2019-10-12T15:42:00Z">
        <w:r>
          <w:rPr>
            <w:rFonts w:hint="eastAsia"/>
            <w:sz w:val="24"/>
          </w:rPr>
          <w:t>无法报销</w:t>
        </w:r>
      </w:ins>
      <w:ins w:id="119" w:author="lucy Ma" w:date="2019-10-12T15:43:00Z">
        <w:r>
          <w:rPr>
            <w:rFonts w:hint="eastAsia"/>
            <w:sz w:val="24"/>
          </w:rPr>
          <w:t>的</w:t>
        </w:r>
      </w:ins>
      <w:r>
        <w:rPr>
          <w:rFonts w:hint="eastAsia"/>
          <w:sz w:val="24"/>
        </w:rPr>
        <w:t>医疗费用</w:t>
      </w:r>
      <w:del w:id="120" w:author="lucy Ma" w:date="2019-10-12T15:43:00Z">
        <w:r>
          <w:rPr>
            <w:rFonts w:hint="eastAsia"/>
            <w:sz w:val="24"/>
          </w:rPr>
          <w:delText>无法报销</w:delText>
        </w:r>
      </w:del>
      <w:r>
        <w:rPr>
          <w:rFonts w:hint="eastAsia"/>
          <w:sz w:val="24"/>
        </w:rPr>
        <w:t>，</w:t>
      </w:r>
      <w:del w:id="121" w:author="lucy Ma" w:date="2019-10-12T11:35:00Z">
        <w:r>
          <w:rPr>
            <w:rFonts w:hint="eastAsia"/>
            <w:sz w:val="24"/>
          </w:rPr>
          <w:delText>愿意自</w:delText>
        </w:r>
      </w:del>
      <w:ins w:id="122" w:author="lucy Ma" w:date="2019-10-12T15:41:00Z">
        <w:r>
          <w:rPr>
            <w:rFonts w:hint="eastAsia"/>
            <w:sz w:val="24"/>
          </w:rPr>
          <w:t>愿意自行承担</w:t>
        </w:r>
      </w:ins>
      <w:del w:id="123" w:author="lucy Ma" w:date="2019-10-12T11:35:00Z">
        <w:r>
          <w:rPr>
            <w:rFonts w:hint="eastAsia"/>
            <w:sz w:val="24"/>
          </w:rPr>
          <w:delText>己承担</w:delText>
        </w:r>
      </w:del>
      <w:r>
        <w:rPr>
          <w:rFonts w:hint="eastAsia"/>
          <w:sz w:val="24"/>
        </w:rPr>
        <w:t>。 </w:t>
      </w:r>
    </w:p>
    <w:p w14:paraId="78261C97" w14:textId="77777777" w:rsidR="00421248" w:rsidRDefault="00421248">
      <w:pPr>
        <w:ind w:firstLineChars="200" w:firstLine="480"/>
        <w:rPr>
          <w:ins w:id="124" w:author="lucy Ma" w:date="2019-10-12T15:41:00Z"/>
          <w:sz w:val="24"/>
        </w:rPr>
      </w:pPr>
    </w:p>
    <w:p w14:paraId="6923C736" w14:textId="77777777" w:rsidR="00421248" w:rsidRDefault="00EC2135">
      <w:pPr>
        <w:ind w:firstLineChars="200" w:firstLine="480"/>
        <w:rPr>
          <w:sz w:val="24"/>
        </w:rPr>
      </w:pPr>
      <w:customXmlInsRangeStart w:id="125" w:author="lucy Ma" w:date="2019-10-12T12:18:00Z"/>
      <w:sdt>
        <w:sdtPr>
          <w:rPr>
            <w:rFonts w:hint="eastAsia"/>
            <w:sz w:val="24"/>
          </w:rPr>
          <w:id w:val="479580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customXmlInsRangeEnd w:id="125"/>
          <w:ins w:id="126" w:author="lucy Ma" w:date="2019-10-12T12:18:00Z">
            <w:r w:rsidR="00E67EDC">
              <w:rPr>
                <w:rFonts w:ascii="MS Gothic" w:eastAsia="MS Gothic" w:hAnsi="MS Gothic" w:hint="eastAsia"/>
                <w:sz w:val="24"/>
              </w:rPr>
              <w:t>☐</w:t>
            </w:r>
          </w:ins>
          <w:customXmlInsRangeStart w:id="127" w:author="lucy Ma" w:date="2019-10-12T12:18:00Z"/>
        </w:sdtContent>
      </w:sdt>
      <w:customXmlInsRangeEnd w:id="127"/>
      <w:del w:id="128" w:author="lucy Ma" w:date="2019-10-12T12:18:00Z">
        <w:r w:rsidR="00E67EDC">
          <w:rPr>
            <w:rFonts w:hint="eastAsia"/>
            <w:sz w:val="24"/>
          </w:rPr>
          <w:delText>3.</w:delText>
        </w:r>
      </w:del>
      <w:ins w:id="129" w:author="lucy Ma" w:date="2019-10-12T12:18:00Z">
        <w:r w:rsidR="00E67EDC">
          <w:rPr>
            <w:rFonts w:hint="eastAsia"/>
            <w:sz w:val="24"/>
          </w:rPr>
          <w:t>不转院，</w:t>
        </w:r>
      </w:ins>
      <w:del w:id="130" w:author="lucy Ma" w:date="2019-10-12T12:18:00Z">
        <w:r w:rsidR="00E67EDC">
          <w:rPr>
            <w:rFonts w:hint="eastAsia"/>
            <w:sz w:val="24"/>
          </w:rPr>
          <w:delText>患方</w:delText>
        </w:r>
      </w:del>
      <w:r w:rsidR="00E67EDC">
        <w:rPr>
          <w:rFonts w:hint="eastAsia"/>
          <w:sz w:val="24"/>
        </w:rPr>
        <w:t>自愿承担</w:t>
      </w:r>
      <w:ins w:id="131" w:author="lucy Ma" w:date="2019-10-12T12:19:00Z">
        <w:r w:rsidR="00E67EDC">
          <w:rPr>
            <w:rFonts w:hint="eastAsia"/>
            <w:sz w:val="24"/>
          </w:rPr>
          <w:t>不</w:t>
        </w:r>
      </w:ins>
      <w:r w:rsidR="00E67EDC">
        <w:rPr>
          <w:rFonts w:hint="eastAsia"/>
          <w:sz w:val="24"/>
        </w:rPr>
        <w:t>转院</w:t>
      </w:r>
      <w:del w:id="132" w:author="lucy Ma" w:date="2019-10-12T12:19:00Z">
        <w:r w:rsidR="00E67EDC">
          <w:rPr>
            <w:rFonts w:hint="eastAsia"/>
            <w:sz w:val="24"/>
          </w:rPr>
          <w:delText>过程中</w:delText>
        </w:r>
      </w:del>
      <w:r w:rsidR="00E67EDC">
        <w:rPr>
          <w:rFonts w:hint="eastAsia"/>
          <w:sz w:val="24"/>
        </w:rPr>
        <w:t>所带来的风险和不良后果，因</w:t>
      </w:r>
      <w:ins w:id="133" w:author="lucy Ma" w:date="2019-10-12T12:20:00Z">
        <w:r w:rsidR="00E67EDC">
          <w:rPr>
            <w:rFonts w:hint="eastAsia"/>
            <w:sz w:val="24"/>
          </w:rPr>
          <w:t>不</w:t>
        </w:r>
      </w:ins>
      <w:r w:rsidR="00E67EDC">
        <w:rPr>
          <w:rFonts w:hint="eastAsia"/>
          <w:sz w:val="24"/>
        </w:rPr>
        <w:t>转院产生的不良后果与医院及医护人员无关。</w:t>
      </w:r>
    </w:p>
    <w:p w14:paraId="1C9E5449" w14:textId="77777777" w:rsidR="00421248" w:rsidRDefault="00E67EDC">
      <w:pPr>
        <w:ind w:firstLineChars="177" w:firstLine="425"/>
        <w:rPr>
          <w:ins w:id="134" w:author="lucy Ma" w:date="2019-10-12T12:24:00Z"/>
          <w:sz w:val="24"/>
        </w:rPr>
      </w:pPr>
      <w:r>
        <w:rPr>
          <w:rFonts w:hint="eastAsia"/>
          <w:sz w:val="24"/>
        </w:rPr>
        <w:t xml:space="preserve">    </w:t>
      </w:r>
    </w:p>
    <w:p w14:paraId="01143D0E" w14:textId="77777777" w:rsidR="00421248" w:rsidRDefault="00E67EDC">
      <w:pPr>
        <w:rPr>
          <w:sz w:val="24"/>
        </w:rPr>
      </w:pPr>
      <w:r>
        <w:rPr>
          <w:rFonts w:hint="eastAsia"/>
          <w:sz w:val="24"/>
        </w:rPr>
        <w:t>患者签名 ： </w:t>
      </w:r>
      <w:ins w:id="135" w:author="lucy Ma" w:date="2019-10-12T12:31:00Z">
        <w:r>
          <w:rPr>
            <w:rFonts w:hint="eastAsia"/>
            <w:sz w:val="24"/>
          </w:rPr>
          <w:t xml:space="preserve"> </w:t>
        </w:r>
        <w:r>
          <w:rPr>
            <w:sz w:val="24"/>
          </w:rPr>
          <w:t xml:space="preserve">      </w:t>
        </w:r>
      </w:ins>
      <w:ins w:id="136" w:author="yanhuiteam" w:date="2019-10-14T00:05:00Z">
        <w:r>
          <w:rPr>
            <w:sz w:val="24"/>
          </w:rPr>
          <w:t xml:space="preserve">                    </w:t>
        </w:r>
      </w:ins>
      <w:r>
        <w:rPr>
          <w:rFonts w:hint="eastAsia"/>
          <w:sz w:val="24"/>
        </w:rPr>
        <w:t>  </w:t>
      </w:r>
      <w:ins w:id="137" w:author="lucy Ma" w:date="2019-10-12T12:21:00Z">
        <w:r>
          <w:rPr>
            <w:rFonts w:hint="eastAsia"/>
            <w:sz w:val="24"/>
          </w:rPr>
          <w:t>签名日期</w:t>
        </w:r>
      </w:ins>
      <w:r>
        <w:rPr>
          <w:rFonts w:hint="eastAsia"/>
          <w:sz w:val="24"/>
        </w:rPr>
        <w:t> </w:t>
      </w:r>
      <w:ins w:id="138" w:author="lucy Ma" w:date="2019-10-12T12:35:00Z">
        <w:r>
          <w:rPr>
            <w:rFonts w:hint="eastAsia"/>
            <w:sz w:val="24"/>
          </w:rPr>
          <w:t xml:space="preserve"> </w:t>
        </w:r>
        <w:r>
          <w:rPr>
            <w:sz w:val="24"/>
          </w:rPr>
          <w:t xml:space="preserve"> </w:t>
        </w:r>
      </w:ins>
      <w:r>
        <w:rPr>
          <w:rFonts w:hint="eastAsia"/>
          <w:sz w:val="24"/>
        </w:rPr>
        <w:t>  </w:t>
      </w:r>
      <w:r>
        <w:rPr>
          <w:rFonts w:hint="eastAsia"/>
          <w:sz w:val="24"/>
        </w:rPr>
        <w:t xml:space="preserve"> </w:t>
      </w:r>
      <w:ins w:id="139" w:author="lucy Ma" w:date="2019-10-12T12:22:00Z">
        <w:r>
          <w:rPr>
            <w:rFonts w:hint="eastAsia"/>
            <w:sz w:val="24"/>
          </w:rPr>
          <w:t>年</w:t>
        </w:r>
        <w:r>
          <w:rPr>
            <w:rFonts w:hint="eastAsia"/>
            <w:sz w:val="24"/>
          </w:rPr>
          <w:t xml:space="preserve">    </w:t>
        </w:r>
        <w:r>
          <w:rPr>
            <w:rFonts w:hint="eastAsia"/>
            <w:sz w:val="24"/>
          </w:rPr>
          <w:t>月</w:t>
        </w:r>
        <w:r>
          <w:rPr>
            <w:rFonts w:hint="eastAsia"/>
            <w:sz w:val="24"/>
          </w:rPr>
          <w:t xml:space="preserve">    </w:t>
        </w:r>
        <w:r>
          <w:rPr>
            <w:rFonts w:hint="eastAsia"/>
            <w:sz w:val="24"/>
          </w:rPr>
          <w:t>日</w:t>
        </w:r>
      </w:ins>
    </w:p>
    <w:p w14:paraId="0076EEF9" w14:textId="77777777" w:rsidR="00421248" w:rsidRDefault="00421248">
      <w:pPr>
        <w:rPr>
          <w:ins w:id="140" w:author="lucy Ma" w:date="2019-10-12T12:22:00Z"/>
          <w:sz w:val="24"/>
        </w:rPr>
      </w:pPr>
    </w:p>
    <w:p w14:paraId="6DBA725D" w14:textId="77777777" w:rsidR="00421248" w:rsidRDefault="00E67EDC">
      <w:pPr>
        <w:ind w:firstLineChars="200" w:firstLine="480"/>
        <w:rPr>
          <w:ins w:id="141" w:author="yanhuiteam" w:date="2019-10-14T00:07:00Z"/>
          <w:sz w:val="24"/>
        </w:rPr>
      </w:pPr>
      <w:r>
        <w:rPr>
          <w:rFonts w:hint="eastAsia"/>
          <w:sz w:val="24"/>
        </w:rPr>
        <w:t>如果患者无法签署知情同意书，请其授权的亲属在此签名：</w:t>
      </w:r>
    </w:p>
    <w:p w14:paraId="24C2500F" w14:textId="77777777" w:rsidR="00421248" w:rsidRDefault="00421248">
      <w:pPr>
        <w:ind w:firstLineChars="200" w:firstLine="480"/>
        <w:rPr>
          <w:sz w:val="24"/>
        </w:rPr>
      </w:pPr>
    </w:p>
    <w:p w14:paraId="4D861AC0" w14:textId="77777777" w:rsidR="00421248" w:rsidRDefault="00E67EDC">
      <w:pPr>
        <w:rPr>
          <w:ins w:id="142" w:author="yanhuiteam" w:date="2019-10-14T00:07:00Z"/>
          <w:sz w:val="24"/>
        </w:rPr>
      </w:pPr>
      <w:r>
        <w:rPr>
          <w:rFonts w:hint="eastAsia"/>
          <w:sz w:val="24"/>
        </w:rPr>
        <w:t>患者授权亲属签名与患者关系：</w:t>
      </w:r>
      <w:ins w:id="143" w:author="yanhuiteam" w:date="2019-10-14T00:06:00Z">
        <w:r>
          <w:rPr>
            <w:rFonts w:hint="eastAsia"/>
            <w:sz w:val="24"/>
          </w:rPr>
          <w:t xml:space="preserve"> </w:t>
        </w:r>
        <w:r>
          <w:rPr>
            <w:sz w:val="24"/>
          </w:rPr>
          <w:t xml:space="preserve">          </w:t>
        </w:r>
      </w:ins>
      <w:ins w:id="144" w:author="yanhuiteam" w:date="2019-10-14T00:07:00Z">
        <w:r>
          <w:rPr>
            <w:sz w:val="24"/>
          </w:rPr>
          <w:t xml:space="preserve">  </w:t>
        </w:r>
        <w:r>
          <w:rPr>
            <w:rFonts w:hint="eastAsia"/>
            <w:sz w:val="24"/>
          </w:rPr>
          <w:t>签名：</w:t>
        </w:r>
      </w:ins>
    </w:p>
    <w:p w14:paraId="2CBD26A5" w14:textId="77777777" w:rsidR="00421248" w:rsidRDefault="00421248">
      <w:pPr>
        <w:rPr>
          <w:del w:id="145" w:author="yanhuiteam" w:date="2019-10-14T00:06:00Z"/>
          <w:sz w:val="24"/>
        </w:rPr>
      </w:pPr>
    </w:p>
    <w:p w14:paraId="6F805B2F" w14:textId="77777777" w:rsidR="00421248" w:rsidRDefault="00E67EDC">
      <w:pPr>
        <w:rPr>
          <w:del w:id="146" w:author="yanhuiteam" w:date="2019-10-14T00:07:00Z"/>
          <w:sz w:val="24"/>
        </w:rPr>
      </w:pPr>
      <w:del w:id="147" w:author="yanhuiteam" w:date="2019-10-14T00:07:00Z">
        <w:r>
          <w:rPr>
            <w:rFonts w:hint="eastAsia"/>
            <w:sz w:val="24"/>
          </w:rPr>
          <w:delText>签名：</w:delText>
        </w:r>
      </w:del>
    </w:p>
    <w:p w14:paraId="2A3712B6" w14:textId="77777777" w:rsidR="00421248" w:rsidRDefault="00E67EDC">
      <w:pPr>
        <w:rPr>
          <w:sz w:val="24"/>
        </w:rPr>
      </w:pPr>
      <w:ins w:id="148" w:author="lucy Ma" w:date="2019-10-12T12:25:00Z">
        <w:r>
          <w:rPr>
            <w:rFonts w:hint="eastAsia"/>
            <w:sz w:val="24"/>
          </w:rPr>
          <w:t>签名日期</w:t>
        </w:r>
        <w:r>
          <w:rPr>
            <w:rFonts w:hint="eastAsia"/>
            <w:sz w:val="24"/>
          </w:rPr>
          <w:t xml:space="preserve"> </w:t>
        </w:r>
        <w:r>
          <w:rPr>
            <w:sz w:val="24"/>
          </w:rPr>
          <w:t xml:space="preserve"> </w:t>
        </w:r>
      </w:ins>
      <w:ins w:id="149" w:author="lucy Ma" w:date="2019-10-12T12:33:00Z">
        <w:r>
          <w:rPr>
            <w:sz w:val="24"/>
          </w:rPr>
          <w:t xml:space="preserve">  </w:t>
        </w:r>
      </w:ins>
      <w:ins w:id="150" w:author="lucy Ma" w:date="2019-10-12T12:25:00Z">
        <w:r>
          <w:rPr>
            <w:sz w:val="24"/>
          </w:rPr>
          <w:t xml:space="preserve">  </w:t>
        </w:r>
      </w:ins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日</w:t>
      </w:r>
    </w:p>
    <w:p w14:paraId="1DD594AE" w14:textId="77777777" w:rsidR="00421248" w:rsidRDefault="00421248">
      <w:pPr>
        <w:rPr>
          <w:ins w:id="151" w:author="yanhuiteam" w:date="2019-10-14T00:07:00Z"/>
          <w:b/>
          <w:bCs/>
          <w:sz w:val="24"/>
        </w:rPr>
      </w:pPr>
    </w:p>
    <w:p w14:paraId="25B59268" w14:textId="77777777" w:rsidR="00421248" w:rsidRDefault="00E67EDC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医护人员陈述：</w:t>
      </w:r>
    </w:p>
    <w:p w14:paraId="41BE664A" w14:textId="77777777" w:rsidR="00421248" w:rsidRDefault="00E67EDC">
      <w:pPr>
        <w:ind w:firstLineChars="200" w:firstLine="480"/>
        <w:rPr>
          <w:sz w:val="24"/>
        </w:rPr>
      </w:pPr>
      <w:r>
        <w:rPr>
          <w:rFonts w:hint="eastAsia"/>
          <w:sz w:val="24"/>
        </w:rPr>
        <w:t>我已经将患者</w:t>
      </w:r>
      <w:ins w:id="152" w:author="lucy Ma" w:date="2019-10-12T12:27:00Z">
        <w:r>
          <w:rPr>
            <w:rFonts w:hint="eastAsia"/>
            <w:sz w:val="24"/>
          </w:rPr>
          <w:t>转院</w:t>
        </w:r>
      </w:ins>
      <w:r>
        <w:rPr>
          <w:rFonts w:hint="eastAsia"/>
          <w:sz w:val="24"/>
        </w:rPr>
        <w:t>接收治疗的重要性和必要性以及</w:t>
      </w:r>
      <w:ins w:id="153" w:author="lucy Ma" w:date="2019-10-12T12:27:00Z">
        <w:r>
          <w:rPr>
            <w:rFonts w:hint="eastAsia"/>
            <w:sz w:val="24"/>
          </w:rPr>
          <w:t>不</w:t>
        </w:r>
      </w:ins>
      <w:r>
        <w:rPr>
          <w:rFonts w:hint="eastAsia"/>
          <w:sz w:val="24"/>
        </w:rPr>
        <w:t>转院</w:t>
      </w:r>
      <w:ins w:id="154" w:author="lucy Ma" w:date="2019-10-12T12:27:00Z">
        <w:r>
          <w:rPr>
            <w:rFonts w:hint="eastAsia"/>
            <w:sz w:val="24"/>
          </w:rPr>
          <w:t>、转院</w:t>
        </w:r>
      </w:ins>
      <w:r>
        <w:rPr>
          <w:rFonts w:hint="eastAsia"/>
          <w:sz w:val="24"/>
        </w:rPr>
        <w:t>所带来的风险及后果向患者、患者家属或患者的法定监护人、授权委托人告知，并且解答了</w:t>
      </w:r>
      <w:r>
        <w:rPr>
          <w:rFonts w:hint="eastAsia"/>
          <w:sz w:val="24"/>
        </w:rPr>
        <w:lastRenderedPageBreak/>
        <w:t>关于双向转诊及医保报销的相关政策。</w:t>
      </w:r>
    </w:p>
    <w:p w14:paraId="4066FBCD" w14:textId="77777777" w:rsidR="00421248" w:rsidRDefault="00E67EDC">
      <w:pPr>
        <w:ind w:rightChars="850" w:right="1785"/>
        <w:rPr>
          <w:ins w:id="155" w:author="yanhuiteam" w:date="2019-10-14T00:08:00Z"/>
          <w:sz w:val="24"/>
        </w:rPr>
      </w:pPr>
      <w:del w:id="156" w:author="yanhuiteam" w:date="2019-10-14T00:08:00Z">
        <w:r>
          <w:rPr>
            <w:rFonts w:hint="eastAsia"/>
            <w:sz w:val="24"/>
          </w:rPr>
          <w:delText xml:space="preserve">                    </w:delText>
        </w:r>
      </w:del>
    </w:p>
    <w:p w14:paraId="49D6B5EC" w14:textId="77777777" w:rsidR="00421248" w:rsidRDefault="00E67EDC">
      <w:pPr>
        <w:ind w:rightChars="850" w:right="1785"/>
        <w:rPr>
          <w:del w:id="157" w:author="yanhuiteam" w:date="2019-10-14T00:08:00Z"/>
          <w:sz w:val="24"/>
        </w:rPr>
      </w:pPr>
      <w:r>
        <w:rPr>
          <w:rFonts w:hint="eastAsia"/>
          <w:sz w:val="24"/>
        </w:rPr>
        <w:t>医护人员签名：</w:t>
      </w:r>
    </w:p>
    <w:p w14:paraId="4D0DFF64" w14:textId="77777777" w:rsidR="00421248" w:rsidRDefault="00E67EDC">
      <w:pPr>
        <w:ind w:rightChars="40" w:right="84"/>
        <w:rPr>
          <w:sz w:val="24"/>
        </w:rPr>
      </w:pPr>
      <w:ins w:id="158" w:author="yanhuiteam" w:date="2019-10-14T00:08:00Z">
        <w:r>
          <w:rPr>
            <w:sz w:val="24"/>
          </w:rPr>
          <w:t> </w:t>
        </w:r>
        <w:r>
          <w:rPr>
            <w:sz w:val="24"/>
          </w:rPr>
          <w:t xml:space="preserve">                          </w:t>
        </w:r>
        <w:r>
          <w:rPr>
            <w:rFonts w:hint="eastAsia"/>
            <w:sz w:val="24"/>
          </w:rPr>
          <w:t>签名日期</w:t>
        </w:r>
        <w:r>
          <w:rPr>
            <w:sz w:val="24"/>
          </w:rPr>
          <w:t> </w:t>
        </w:r>
        <w:r>
          <w:rPr>
            <w:sz w:val="24"/>
          </w:rPr>
          <w:t xml:space="preserve">     </w:t>
        </w:r>
        <w:r>
          <w:rPr>
            <w:rFonts w:hint="eastAsia"/>
            <w:sz w:val="24"/>
          </w:rPr>
          <w:t>年</w:t>
        </w:r>
        <w:r>
          <w:rPr>
            <w:sz w:val="24"/>
          </w:rPr>
          <w:t xml:space="preserve">    </w:t>
        </w:r>
        <w:r>
          <w:rPr>
            <w:rFonts w:hint="eastAsia"/>
            <w:sz w:val="24"/>
          </w:rPr>
          <w:t>月</w:t>
        </w:r>
        <w:r>
          <w:rPr>
            <w:sz w:val="24"/>
          </w:rPr>
          <w:t xml:space="preserve">    </w:t>
        </w:r>
        <w:r>
          <w:rPr>
            <w:rFonts w:hint="eastAsia"/>
            <w:sz w:val="24"/>
          </w:rPr>
          <w:t>日</w:t>
        </w:r>
      </w:ins>
      <w:ins w:id="159" w:author="lucy Ma" w:date="2019-10-12T12:33:00Z">
        <w:del w:id="160" w:author="yanhuiteam" w:date="2019-10-14T00:08:00Z">
          <w:r>
            <w:rPr>
              <w:rFonts w:hint="eastAsia"/>
              <w:sz w:val="24"/>
            </w:rPr>
            <w:delText>签名日期</w:delText>
          </w:r>
          <w:r>
            <w:rPr>
              <w:rFonts w:hint="eastAsia"/>
              <w:sz w:val="24"/>
            </w:rPr>
            <w:delText xml:space="preserve">    </w:delText>
          </w:r>
          <w:r>
            <w:rPr>
              <w:sz w:val="24"/>
            </w:rPr>
            <w:delText xml:space="preserve">  </w:delText>
          </w:r>
        </w:del>
      </w:ins>
      <w:del w:id="161" w:author="yanhuiteam" w:date="2019-10-14T00:08:00Z">
        <w:r>
          <w:rPr>
            <w:rFonts w:hint="eastAsia"/>
            <w:sz w:val="24"/>
          </w:rPr>
          <w:delText>年</w:delText>
        </w:r>
        <w:r>
          <w:rPr>
            <w:rFonts w:hint="eastAsia"/>
            <w:sz w:val="24"/>
          </w:rPr>
          <w:delText xml:space="preserve">     </w:delText>
        </w:r>
        <w:r>
          <w:rPr>
            <w:rFonts w:hint="eastAsia"/>
            <w:sz w:val="24"/>
          </w:rPr>
          <w:delText>月</w:delText>
        </w:r>
        <w:r>
          <w:rPr>
            <w:rFonts w:hint="eastAsia"/>
            <w:sz w:val="24"/>
          </w:rPr>
          <w:delText xml:space="preserve">    </w:delText>
        </w:r>
        <w:r>
          <w:rPr>
            <w:rFonts w:hint="eastAsia"/>
            <w:sz w:val="24"/>
          </w:rPr>
          <w:delText>日</w:delText>
        </w:r>
      </w:del>
    </w:p>
    <w:sectPr w:rsidR="0042124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微软雅黑">
    <w:charset w:val="86"/>
    <w:family w:val="swiss"/>
    <w:pitch w:val="variable"/>
    <w:sig w:usb0="80000287" w:usb1="28CF3C52" w:usb2="00000016" w:usb3="00000000" w:csb0="0004001F" w:csb1="00000000"/>
  </w:font>
  <w:font w:name="MS Gothic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script"/>
    <w:pitch w:val="variable"/>
    <w:sig w:usb0="A00002BF" w:usb1="38CF7CFA" w:usb2="00000016" w:usb3="00000000" w:csb0="0004000F" w:csb1="00000000"/>
  </w:font>
  <w:font w:name="等线">
    <w:charset w:val="86"/>
    <w:family w:val="script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63F8D"/>
    <w:multiLevelType w:val="multilevel"/>
    <w:tmpl w:val="06563F8D"/>
    <w:lvl w:ilvl="0">
      <w:start w:val="1"/>
      <w:numFmt w:val="chineseCountingThousand"/>
      <w:lvlText w:val="%1、"/>
      <w:lvlJc w:val="left"/>
      <w:pPr>
        <w:ind w:left="980" w:hanging="420"/>
      </w:p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ucy Ma">
    <w15:presenceInfo w15:providerId="Windows Live" w15:userId="7b2a8f22a3d79680"/>
  </w15:person>
  <w15:person w15:author="yanhuiteam">
    <w15:presenceInfo w15:providerId="None" w15:userId="yanhuitea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bordersDoNotSurroundHeader/>
  <w:bordersDoNotSurroundFooter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365"/>
    <w:rsid w:val="001B1754"/>
    <w:rsid w:val="001B2657"/>
    <w:rsid w:val="001C3912"/>
    <w:rsid w:val="001E3279"/>
    <w:rsid w:val="0027078D"/>
    <w:rsid w:val="00283E4F"/>
    <w:rsid w:val="002979D1"/>
    <w:rsid w:val="002A79F4"/>
    <w:rsid w:val="00421248"/>
    <w:rsid w:val="0059322B"/>
    <w:rsid w:val="005B4843"/>
    <w:rsid w:val="005D3225"/>
    <w:rsid w:val="006B3893"/>
    <w:rsid w:val="006D6A43"/>
    <w:rsid w:val="00710193"/>
    <w:rsid w:val="00781365"/>
    <w:rsid w:val="00792DDB"/>
    <w:rsid w:val="009E0F66"/>
    <w:rsid w:val="00A125CF"/>
    <w:rsid w:val="00AE7789"/>
    <w:rsid w:val="00C565E6"/>
    <w:rsid w:val="00D24EA7"/>
    <w:rsid w:val="00D25A33"/>
    <w:rsid w:val="00E67EDC"/>
    <w:rsid w:val="00EC2135"/>
    <w:rsid w:val="00F352E8"/>
    <w:rsid w:val="00F453B1"/>
    <w:rsid w:val="00F6332A"/>
    <w:rsid w:val="00F72B27"/>
    <w:rsid w:val="00F94CEF"/>
    <w:rsid w:val="00FB66AD"/>
    <w:rsid w:val="12521300"/>
    <w:rsid w:val="346119C4"/>
    <w:rsid w:val="4978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2EF70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批注框文本字符"/>
    <w:basedOn w:val="a0"/>
    <w:link w:val="a3"/>
    <w:rPr>
      <w:kern w:val="2"/>
      <w:sz w:val="18"/>
      <w:szCs w:val="18"/>
    </w:rPr>
  </w:style>
  <w:style w:type="character" w:customStyle="1" w:styleId="a8">
    <w:name w:val="页眉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字符"/>
    <w:basedOn w:val="a0"/>
    <w:link w:val="a5"/>
    <w:rPr>
      <w:kern w:val="2"/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microsoft.com/office/2011/relationships/people" Target="peop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5A2C89-7F68-4F4F-B8D2-FC5D11081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193</Words>
  <Characters>1106</Characters>
  <Application>Microsoft Macintosh Word</Application>
  <DocSecurity>0</DocSecurity>
  <Lines>9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byh</dc:creator>
  <cp:lastModifiedBy>Microsoft Office 用户</cp:lastModifiedBy>
  <cp:revision>9</cp:revision>
  <dcterms:created xsi:type="dcterms:W3CDTF">2019-10-13T16:00:00Z</dcterms:created>
  <dcterms:modified xsi:type="dcterms:W3CDTF">2019-10-23T07:01:00Z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